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37" w:rsidRPr="005C0B37" w:rsidRDefault="00313C0E" w:rsidP="005C0B37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 w:rsidRPr="00313C0E">
        <w:rPr>
          <w:rFonts w:ascii="Arial" w:hAnsi="Arial"/>
          <w:szCs w:val="22"/>
        </w:rPr>
        <w:t xml:space="preserve">How are core </w:t>
      </w:r>
      <w:r w:rsidR="005C0B37">
        <w:rPr>
          <w:rFonts w:ascii="Arial" w:hAnsi="Arial"/>
          <w:szCs w:val="22"/>
        </w:rPr>
        <w:t xml:space="preserve">Green House </w:t>
      </w:r>
      <w:r w:rsidRPr="00313C0E">
        <w:rPr>
          <w:rFonts w:ascii="Arial" w:hAnsi="Arial"/>
          <w:szCs w:val="22"/>
        </w:rPr>
        <w:t>elements conceptualized and implemented</w:t>
      </w:r>
      <w:r w:rsidR="005C0B37">
        <w:rPr>
          <w:rFonts w:ascii="Arial" w:hAnsi="Arial"/>
          <w:szCs w:val="22"/>
        </w:rPr>
        <w:t xml:space="preserve"> in the Green Houses</w:t>
      </w:r>
      <w:r w:rsidRPr="00313C0E">
        <w:rPr>
          <w:rFonts w:ascii="Arial" w:hAnsi="Arial"/>
          <w:szCs w:val="22"/>
        </w:rPr>
        <w:t>: including change over time, variation across homes</w:t>
      </w:r>
      <w:r w:rsidR="005C0B37">
        <w:rPr>
          <w:rFonts w:ascii="Arial" w:hAnsi="Arial"/>
          <w:szCs w:val="22"/>
        </w:rPr>
        <w:t>?</w:t>
      </w:r>
      <w:ins w:id="0" w:author="bjbowers" w:date="2010-08-31T17:02:00Z">
        <w:r w:rsidR="00FF0D9D">
          <w:rPr>
            <w:rFonts w:ascii="Arial" w:hAnsi="Arial"/>
            <w:szCs w:val="22"/>
          </w:rPr>
          <w:t xml:space="preserve"> </w:t>
        </w:r>
      </w:ins>
      <w:r w:rsidR="005C0B37">
        <w:rPr>
          <w:rFonts w:ascii="Arial" w:hAnsi="Arial"/>
          <w:szCs w:val="22"/>
        </w:rPr>
        <w:t xml:space="preserve">How do other high culture change </w:t>
      </w:r>
      <w:r w:rsidR="00B61A9A">
        <w:rPr>
          <w:rFonts w:ascii="Arial" w:hAnsi="Arial"/>
          <w:szCs w:val="22"/>
        </w:rPr>
        <w:t xml:space="preserve">(CC) </w:t>
      </w:r>
      <w:r w:rsidR="005C0B37">
        <w:rPr>
          <w:rFonts w:ascii="Arial" w:hAnsi="Arial"/>
          <w:szCs w:val="22"/>
        </w:rPr>
        <w:t>adopters conceptualize and implement similar innovations?</w:t>
      </w:r>
    </w:p>
    <w:p w:rsidR="005C0B37" w:rsidRPr="00FF0D9D" w:rsidRDefault="00B61A9A" w:rsidP="00FF0D9D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t>W</w:t>
      </w:r>
      <w:r w:rsidR="00FF0D9D" w:rsidRPr="00FF0D9D">
        <w:rPr>
          <w:rFonts w:ascii="Arial" w:hAnsi="Arial"/>
          <w:szCs w:val="22"/>
        </w:rPr>
        <w:t>hat are the</w:t>
      </w:r>
      <w:r w:rsidR="005C0B37" w:rsidRPr="00FF0D9D">
        <w:rPr>
          <w:rFonts w:ascii="Arial" w:hAnsi="Arial"/>
          <w:szCs w:val="22"/>
        </w:rPr>
        <w:t xml:space="preserve"> issues with the sustainability of core elements in the Green House homes and other high culture change adopters?</w:t>
      </w:r>
    </w:p>
    <w:p w:rsidR="00313C0E" w:rsidRPr="00313C0E" w:rsidRDefault="00313C0E" w:rsidP="00313C0E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 w:rsidRPr="00313C0E">
        <w:rPr>
          <w:rFonts w:ascii="Arial" w:hAnsi="Arial"/>
          <w:szCs w:val="22"/>
        </w:rPr>
        <w:t xml:space="preserve">How do differences in resident characteristics influence the way core elements are </w:t>
      </w:r>
      <w:r w:rsidR="005C0B37">
        <w:rPr>
          <w:rFonts w:ascii="Arial" w:hAnsi="Arial"/>
          <w:szCs w:val="22"/>
        </w:rPr>
        <w:t>implemented and sustained?</w:t>
      </w:r>
    </w:p>
    <w:p w:rsidR="00313C0E" w:rsidRDefault="00E8246C" w:rsidP="00313C0E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What core competencies, beyond traditional CNA skills, are required by Green House </w:t>
      </w:r>
      <w:proofErr w:type="spellStart"/>
      <w:r>
        <w:rPr>
          <w:rFonts w:ascii="Arial" w:hAnsi="Arial"/>
          <w:szCs w:val="22"/>
        </w:rPr>
        <w:t>shahbaz</w:t>
      </w:r>
      <w:proofErr w:type="spellEnd"/>
      <w:r>
        <w:rPr>
          <w:rFonts w:ascii="Arial" w:hAnsi="Arial"/>
          <w:szCs w:val="22"/>
        </w:rPr>
        <w:t xml:space="preserve"> vs. universal workers in other settings (small house, traditional)? Among nurses in each setting? What special training/education is needed for each role beyond basic caregiver education? What organizational support is needed to implement this education/training? </w:t>
      </w:r>
    </w:p>
    <w:p w:rsidR="00E8246C" w:rsidRPr="00313C0E" w:rsidRDefault="00E8246C" w:rsidP="00313C0E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What are the core </w:t>
      </w:r>
      <w:r w:rsidR="002E3AB8">
        <w:rPr>
          <w:rFonts w:ascii="Arial" w:hAnsi="Arial"/>
          <w:szCs w:val="22"/>
        </w:rPr>
        <w:t xml:space="preserve">activities and </w:t>
      </w:r>
      <w:r>
        <w:rPr>
          <w:rFonts w:ascii="Arial" w:hAnsi="Arial"/>
          <w:szCs w:val="22"/>
        </w:rPr>
        <w:t>competencies of Guides? Do others in non-Green House sites assume similar roles</w:t>
      </w:r>
      <w:r w:rsidR="002E3AB8">
        <w:rPr>
          <w:rFonts w:ascii="Arial" w:hAnsi="Arial"/>
          <w:szCs w:val="22"/>
        </w:rPr>
        <w:t>/activities</w:t>
      </w:r>
      <w:r>
        <w:rPr>
          <w:rFonts w:ascii="Arial" w:hAnsi="Arial"/>
          <w:szCs w:val="22"/>
        </w:rPr>
        <w:t>?</w:t>
      </w:r>
    </w:p>
    <w:p w:rsidR="00313C0E" w:rsidRPr="00313C0E" w:rsidRDefault="00313C0E" w:rsidP="00313C0E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 w:rsidRPr="00313C0E">
        <w:rPr>
          <w:rFonts w:ascii="Arial" w:hAnsi="Arial"/>
          <w:szCs w:val="22"/>
        </w:rPr>
        <w:t xml:space="preserve">How do </w:t>
      </w:r>
      <w:proofErr w:type="spellStart"/>
      <w:r w:rsidRPr="00313C0E">
        <w:rPr>
          <w:rFonts w:ascii="Arial" w:hAnsi="Arial"/>
          <w:szCs w:val="22"/>
        </w:rPr>
        <w:t>DoNs</w:t>
      </w:r>
      <w:proofErr w:type="spellEnd"/>
      <w:r w:rsidRPr="00313C0E">
        <w:rPr>
          <w:rFonts w:ascii="Arial" w:hAnsi="Arial"/>
          <w:szCs w:val="22"/>
        </w:rPr>
        <w:t xml:space="preserve"> and administrators relate to each other in relation to implementing and operating </w:t>
      </w:r>
      <w:r w:rsidR="005C0B37">
        <w:rPr>
          <w:rFonts w:ascii="Arial" w:hAnsi="Arial"/>
          <w:szCs w:val="22"/>
        </w:rPr>
        <w:t>culture change activities</w:t>
      </w:r>
      <w:r w:rsidR="005C0B37" w:rsidRPr="00313C0E">
        <w:rPr>
          <w:rFonts w:ascii="Arial" w:hAnsi="Arial"/>
          <w:szCs w:val="22"/>
        </w:rPr>
        <w:t xml:space="preserve"> </w:t>
      </w:r>
      <w:r w:rsidRPr="00313C0E">
        <w:rPr>
          <w:rFonts w:ascii="Arial" w:hAnsi="Arial"/>
          <w:szCs w:val="22"/>
        </w:rPr>
        <w:t>(within GH and between GH and other CC facilities)</w:t>
      </w:r>
      <w:r w:rsidR="005C0B37">
        <w:rPr>
          <w:rFonts w:ascii="Arial" w:hAnsi="Arial"/>
          <w:szCs w:val="22"/>
        </w:rPr>
        <w:t>?</w:t>
      </w:r>
      <w:r w:rsidR="00E8246C">
        <w:rPr>
          <w:rFonts w:ascii="Arial" w:hAnsi="Arial"/>
          <w:szCs w:val="22"/>
        </w:rPr>
        <w:t xml:space="preserve"> </w:t>
      </w:r>
    </w:p>
    <w:p w:rsidR="00313C0E" w:rsidRPr="00313C0E" w:rsidRDefault="00313C0E" w:rsidP="00313C0E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 w:rsidRPr="00313C0E">
        <w:rPr>
          <w:rFonts w:ascii="Arial" w:hAnsi="Arial"/>
          <w:szCs w:val="22"/>
        </w:rPr>
        <w:t>How do conditions (including administrative support, training</w:t>
      </w:r>
      <w:r w:rsidR="005C0B37">
        <w:rPr>
          <w:rFonts w:ascii="Arial" w:hAnsi="Arial"/>
          <w:szCs w:val="22"/>
        </w:rPr>
        <w:t xml:space="preserve"> activities and budget</w:t>
      </w:r>
      <w:r w:rsidRPr="00313C0E">
        <w:rPr>
          <w:rFonts w:ascii="Arial" w:hAnsi="Arial"/>
          <w:szCs w:val="22"/>
        </w:rPr>
        <w:t>, leadership beliefs – skills - practice) influence the implementation and continuation of the essential elements?</w:t>
      </w:r>
    </w:p>
    <w:p w:rsidR="00313C0E" w:rsidRPr="00313C0E" w:rsidRDefault="00313C0E" w:rsidP="00313C0E">
      <w:pPr>
        <w:pStyle w:val="ListParagraph"/>
        <w:numPr>
          <w:ilvl w:val="0"/>
          <w:numId w:val="2"/>
        </w:numPr>
        <w:rPr>
          <w:rFonts w:ascii="Arial" w:hAnsi="Arial"/>
          <w:szCs w:val="22"/>
        </w:rPr>
      </w:pPr>
      <w:r w:rsidRPr="00313C0E">
        <w:rPr>
          <w:rFonts w:ascii="Arial" w:hAnsi="Arial"/>
          <w:szCs w:val="22"/>
        </w:rPr>
        <w:t>What are the barriers and facilitators to implementing and sustaining CC and how do organizations vary on the way they respond to them?</w:t>
      </w:r>
    </w:p>
    <w:p w:rsidR="005C0B37" w:rsidRDefault="00313C0E" w:rsidP="00313C0E">
      <w:r w:rsidRPr="00557904">
        <w:rPr>
          <w:sz w:val="22"/>
          <w:szCs w:val="22"/>
        </w:rPr>
        <w:br w:type="page"/>
      </w:r>
    </w:p>
    <w:sectPr w:rsidR="005C0B37" w:rsidSect="005C0B3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B6D44"/>
    <w:multiLevelType w:val="hybridMultilevel"/>
    <w:tmpl w:val="C6EA7A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80861"/>
    <w:multiLevelType w:val="hybridMultilevel"/>
    <w:tmpl w:val="CB589F02"/>
    <w:lvl w:ilvl="0" w:tplc="BCFCABF2">
      <w:start w:val="1"/>
      <w:numFmt w:val="bullet"/>
      <w:lvlText w:val=""/>
      <w:lvlJc w:val="left"/>
      <w:pPr>
        <w:tabs>
          <w:tab w:val="num" w:pos="522"/>
        </w:tabs>
        <w:ind w:left="594" w:hanging="144"/>
      </w:pPr>
      <w:rPr>
        <w:rFonts w:ascii="Symbol" w:hAnsi="Symbol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313C0E"/>
    <w:rsid w:val="000F7B63"/>
    <w:rsid w:val="002E3AB8"/>
    <w:rsid w:val="00313C0E"/>
    <w:rsid w:val="005C0B37"/>
    <w:rsid w:val="00894501"/>
    <w:rsid w:val="00B61A9A"/>
    <w:rsid w:val="00CB6600"/>
    <w:rsid w:val="00E8246C"/>
    <w:rsid w:val="00EE2A64"/>
    <w:rsid w:val="00FF0D9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13C0E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C0E"/>
    <w:pPr>
      <w:ind w:left="720"/>
      <w:contextualSpacing/>
    </w:pPr>
  </w:style>
  <w:style w:type="character" w:styleId="CommentReference">
    <w:name w:val="annotation reference"/>
    <w:basedOn w:val="DefaultParagraphFont"/>
    <w:rsid w:val="005C0B3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C0B37"/>
  </w:style>
  <w:style w:type="character" w:customStyle="1" w:styleId="CommentTextChar">
    <w:name w:val="Comment Text Char"/>
    <w:basedOn w:val="DefaultParagraphFont"/>
    <w:link w:val="CommentText"/>
    <w:rsid w:val="005C0B3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5C0B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C0B37"/>
    <w:rPr>
      <w:b/>
      <w:bCs/>
    </w:rPr>
  </w:style>
  <w:style w:type="paragraph" w:styleId="BalloonText">
    <w:name w:val="Balloon Text"/>
    <w:basedOn w:val="Normal"/>
    <w:link w:val="BalloonTextChar"/>
    <w:rsid w:val="005C0B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0B37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rsid w:val="00FF0D9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- Madison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 Bowers</dc:creator>
  <cp:lastModifiedBy>knolet</cp:lastModifiedBy>
  <cp:revision>2</cp:revision>
  <dcterms:created xsi:type="dcterms:W3CDTF">2010-09-02T20:44:00Z</dcterms:created>
  <dcterms:modified xsi:type="dcterms:W3CDTF">2010-09-02T20:44:00Z</dcterms:modified>
</cp:coreProperties>
</file>